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ins w:id="0" w:author="hy" w:date="2025-02-21T11:26:17Z"/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"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1</w:t>
      </w:r>
    </w:p>
    <w:p>
      <w:pPr>
        <w:pStyle w:val="2"/>
        <w:rPr>
          <w:rFonts w:hint="eastAsia"/>
          <w:lang w:val="en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  <w:highlight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  <w:highlight w:val="none"/>
          <w:lang w:val="en-US" w:eastAsia="zh-CN" w:bidi="ar"/>
        </w:rPr>
        <w:t>深圳市高校就业创业指导服务站补助申请表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/>
        <w:jc w:val="center"/>
        <w:rPr>
          <w:rFonts w:hint="eastAsia" w:ascii="方正小标宋简体" w:hAnsi="方正小标宋简体" w:eastAsia="方正小标宋简体" w:cs="方正小标宋简体"/>
          <w:b w:val="0"/>
          <w:color w:val="000000"/>
          <w:kern w:val="0"/>
          <w:sz w:val="36"/>
          <w:szCs w:val="36"/>
          <w:highlight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color w:val="000000"/>
          <w:kern w:val="0"/>
          <w:sz w:val="36"/>
          <w:szCs w:val="36"/>
          <w:highlight w:val="none"/>
          <w:lang w:val="en-US" w:eastAsia="zh-CN" w:bidi="ar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  <w:highlight w:val="none"/>
          <w:lang w:val="en-US" w:eastAsia="zh-CN" w:bidi="ar"/>
        </w:rPr>
        <w:t>2025</w:t>
      </w:r>
      <w:r>
        <w:rPr>
          <w:rFonts w:hint="eastAsia" w:ascii="方正小标宋简体" w:hAnsi="方正小标宋简体" w:eastAsia="方正小标宋简体" w:cs="方正小标宋简体"/>
          <w:b w:val="0"/>
          <w:color w:val="000000"/>
          <w:kern w:val="0"/>
          <w:sz w:val="36"/>
          <w:szCs w:val="36"/>
          <w:highlight w:val="none"/>
          <w:lang w:val="en-US" w:eastAsia="zh-CN" w:bidi="ar"/>
        </w:rPr>
        <w:t>）年度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/>
        <w:jc w:val="both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/>
        <w:jc w:val="both"/>
        <w:rPr>
          <w:rFonts w:hint="eastAsia" w:ascii="仿宋_GB2312" w:hAnsi="仿宋_GB2312" w:eastAsia="仿宋_GB2312" w:cs="仿宋_GB2312"/>
          <w:sz w:val="28"/>
          <w:szCs w:val="28"/>
          <w:lang w:val="en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  <w:lang w:val="en-US" w:eastAsia="zh-CN" w:bidi="ar"/>
        </w:rPr>
        <w:t>学校名称：（公章）</w:t>
      </w:r>
    </w:p>
    <w:tbl>
      <w:tblPr>
        <w:tblStyle w:val="4"/>
        <w:tblW w:w="4946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7"/>
        <w:gridCol w:w="401"/>
        <w:gridCol w:w="1452"/>
        <w:gridCol w:w="1538"/>
        <w:gridCol w:w="2111"/>
        <w:gridCol w:w="11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学校名称</w:t>
            </w:r>
          </w:p>
        </w:tc>
        <w:tc>
          <w:tcPr>
            <w:tcW w:w="367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学校地址</w:t>
            </w:r>
          </w:p>
        </w:tc>
        <w:tc>
          <w:tcPr>
            <w:tcW w:w="367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服务站联系人</w:t>
            </w:r>
          </w:p>
        </w:tc>
        <w:tc>
          <w:tcPr>
            <w:tcW w:w="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职务</w:t>
            </w:r>
          </w:p>
        </w:tc>
        <w:tc>
          <w:tcPr>
            <w:tcW w:w="19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联系电话</w:t>
            </w:r>
          </w:p>
        </w:tc>
        <w:tc>
          <w:tcPr>
            <w:tcW w:w="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电子邮箱</w:t>
            </w:r>
          </w:p>
        </w:tc>
        <w:tc>
          <w:tcPr>
            <w:tcW w:w="19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2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学校对公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账号信息</w:t>
            </w:r>
          </w:p>
        </w:tc>
        <w:tc>
          <w:tcPr>
            <w:tcW w:w="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开户名称</w:t>
            </w:r>
          </w:p>
        </w:tc>
        <w:tc>
          <w:tcPr>
            <w:tcW w:w="281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开户银行</w:t>
            </w:r>
          </w:p>
        </w:tc>
        <w:tc>
          <w:tcPr>
            <w:tcW w:w="281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银行账号</w:t>
            </w:r>
          </w:p>
        </w:tc>
        <w:tc>
          <w:tcPr>
            <w:tcW w:w="281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2024届毕业生就业情况明细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 xml:space="preserve">      学历类型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统计类别</w:t>
            </w:r>
          </w:p>
        </w:tc>
        <w:tc>
          <w:tcPr>
            <w:tcW w:w="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研究生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本科生</w:t>
            </w:r>
          </w:p>
        </w:tc>
        <w:tc>
          <w:tcPr>
            <w:tcW w:w="1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大专生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（含高级工班及以上学生）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2024届毕业生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总人数</w:t>
            </w:r>
          </w:p>
        </w:tc>
        <w:tc>
          <w:tcPr>
            <w:tcW w:w="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人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人</w:t>
            </w:r>
          </w:p>
        </w:tc>
        <w:tc>
          <w:tcPr>
            <w:tcW w:w="1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人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就业人数</w:t>
            </w:r>
          </w:p>
        </w:tc>
        <w:tc>
          <w:tcPr>
            <w:tcW w:w="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人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人</w:t>
            </w:r>
          </w:p>
        </w:tc>
        <w:tc>
          <w:tcPr>
            <w:tcW w:w="1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人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就业去向落实率</w:t>
            </w:r>
          </w:p>
        </w:tc>
        <w:tc>
          <w:tcPr>
            <w:tcW w:w="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%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%</w:t>
            </w:r>
          </w:p>
        </w:tc>
        <w:tc>
          <w:tcPr>
            <w:tcW w:w="1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%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落实就业者中留深人数</w:t>
            </w:r>
          </w:p>
        </w:tc>
        <w:tc>
          <w:tcPr>
            <w:tcW w:w="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人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人</w:t>
            </w:r>
          </w:p>
        </w:tc>
        <w:tc>
          <w:tcPr>
            <w:tcW w:w="1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人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落实就业者中留深率</w:t>
            </w:r>
          </w:p>
        </w:tc>
        <w:tc>
          <w:tcPr>
            <w:tcW w:w="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%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%</w:t>
            </w:r>
          </w:p>
        </w:tc>
        <w:tc>
          <w:tcPr>
            <w:tcW w:w="1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%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其他人数统计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3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 xml:space="preserve">      学历类型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统计类别</w:t>
            </w:r>
          </w:p>
        </w:tc>
        <w:tc>
          <w:tcPr>
            <w:tcW w:w="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研究生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本科生</w:t>
            </w:r>
          </w:p>
        </w:tc>
        <w:tc>
          <w:tcPr>
            <w:tcW w:w="1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大专生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（含高级工班及以上学生）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2025届毕业生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总人数</w:t>
            </w:r>
          </w:p>
        </w:tc>
        <w:tc>
          <w:tcPr>
            <w:tcW w:w="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人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人</w:t>
            </w:r>
          </w:p>
        </w:tc>
        <w:tc>
          <w:tcPr>
            <w:tcW w:w="1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人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在校生人数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（含2025届）</w:t>
            </w:r>
          </w:p>
        </w:tc>
        <w:tc>
          <w:tcPr>
            <w:tcW w:w="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人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人</w:t>
            </w:r>
          </w:p>
        </w:tc>
        <w:tc>
          <w:tcPr>
            <w:tcW w:w="1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人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atLeast"/>
          <w:jc w:val="center"/>
        </w:trPr>
        <w:tc>
          <w:tcPr>
            <w:tcW w:w="10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深圳市公共就业服务中心初核意见</w:t>
            </w:r>
          </w:p>
        </w:tc>
        <w:tc>
          <w:tcPr>
            <w:tcW w:w="3915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2240" w:firstLineChars="8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签名：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righ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 xml:space="preserve">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atLeast"/>
          <w:jc w:val="center"/>
        </w:trPr>
        <w:tc>
          <w:tcPr>
            <w:tcW w:w="10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深圳市公共就业服务中心复核意见</w:t>
            </w:r>
          </w:p>
        </w:tc>
        <w:tc>
          <w:tcPr>
            <w:tcW w:w="3915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righ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righ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righ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righ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righ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320" w:lineRule="exact"/>
              <w:ind w:left="0" w:right="0"/>
              <w:jc w:val="righ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 xml:space="preserve">签名：                       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righ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atLeast"/>
          <w:jc w:val="center"/>
        </w:trPr>
        <w:tc>
          <w:tcPr>
            <w:tcW w:w="10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评估小组现场评估意见</w:t>
            </w:r>
          </w:p>
        </w:tc>
        <w:tc>
          <w:tcPr>
            <w:tcW w:w="3915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320" w:lineRule="exact"/>
              <w:ind w:left="0" w:right="0"/>
              <w:jc w:val="righ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320" w:lineRule="exact"/>
              <w:ind w:left="0" w:right="0"/>
              <w:jc w:val="righ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320" w:lineRule="exact"/>
              <w:ind w:left="0" w:right="0"/>
              <w:jc w:val="righ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320" w:lineRule="exact"/>
              <w:ind w:left="0" w:right="0"/>
              <w:jc w:val="righ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320" w:lineRule="exact"/>
              <w:ind w:left="0" w:right="0"/>
              <w:jc w:val="righ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320" w:lineRule="exact"/>
              <w:ind w:left="0" w:right="0"/>
              <w:jc w:val="righ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 xml:space="preserve">签名：                       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righ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atLeast"/>
          <w:jc w:val="center"/>
        </w:trPr>
        <w:tc>
          <w:tcPr>
            <w:tcW w:w="10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深圳市公共就业服务中心认定意见</w:t>
            </w:r>
          </w:p>
        </w:tc>
        <w:tc>
          <w:tcPr>
            <w:tcW w:w="3915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right="0" w:firstLine="2240" w:firstLineChars="8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签名：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righ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（盖章）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righ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 xml:space="preserve">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10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公示结果</w:t>
            </w:r>
          </w:p>
        </w:tc>
        <w:tc>
          <w:tcPr>
            <w:tcW w:w="3915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3080" w:firstLineChars="1100"/>
              <w:jc w:val="righ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hy">
    <w15:presenceInfo w15:providerId="None" w15:userId="h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DBB52B"/>
    <w:rsid w:val="36FF8092"/>
    <w:rsid w:val="377F4252"/>
    <w:rsid w:val="3EAB0813"/>
    <w:rsid w:val="3FBF9205"/>
    <w:rsid w:val="54FF503C"/>
    <w:rsid w:val="573D2918"/>
    <w:rsid w:val="57B55FA5"/>
    <w:rsid w:val="6BBFC3EC"/>
    <w:rsid w:val="6BBFEDE3"/>
    <w:rsid w:val="6EB6981C"/>
    <w:rsid w:val="76F20F78"/>
    <w:rsid w:val="7CDE3897"/>
    <w:rsid w:val="7EB77D2C"/>
    <w:rsid w:val="AA4B6F9C"/>
    <w:rsid w:val="B2FFF2A1"/>
    <w:rsid w:val="BFBEE1A5"/>
    <w:rsid w:val="DE9F7E29"/>
    <w:rsid w:val="EDADD735"/>
    <w:rsid w:val="F2F33B73"/>
    <w:rsid w:val="FCFD39BC"/>
    <w:rsid w:val="FF3FF4F7"/>
    <w:rsid w:val="FFEAB234"/>
    <w:rsid w:val="FFFE12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2014-11-04T20:08:00Z</dcterms:created>
  <dc:creator>Administrator</dc:creator>
  <cp:lastModifiedBy>hy</cp:lastModifiedBy>
  <dcterms:modified xsi:type="dcterms:W3CDTF">2025-05-27T11:04:26Z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