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highlight w:val="none"/>
          <w:lang w:val="en"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4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580" w:lineRule="exact"/>
        <w:textAlignment w:val="auto"/>
        <w:rPr>
          <w:rFonts w:hint="eastAsia"/>
          <w:lang w:val="en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xxxx2024年就业创业指导服务站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  <w:lang w:eastAsia="zh-CN"/>
        </w:rPr>
        <w:t>佐证材料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40"/>
          <w:lang w:eastAsia="zh-CN"/>
        </w:rPr>
      </w:pPr>
      <w:r>
        <w:rPr>
          <w:rFonts w:hint="eastAsia" w:ascii="黑体" w:hAnsi="黑体" w:eastAsia="黑体" w:cs="黑体"/>
          <w:sz w:val="32"/>
          <w:szCs w:val="40"/>
          <w:lang w:eastAsia="zh-CN"/>
        </w:rPr>
        <w:t>基础保障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场所设置情况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请提供服务站场地现场照片，不同角度2-3张，并提供就业部门盖章的服务站面积平面图……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办公设施配置情况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请提供服务站内配备的基础办公设施照片……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宣传配置情况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请提供服务站内宣传栏或宣传展架的照片……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现行制度文件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请提供服务站现有的日常管理服务规章制度文件（另附文件）……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经费管理情况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无需提供证明材料，但请保存好账目以备审计查核……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工作人员情况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请提供服务站工作人员名单及分工安排表……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表x 服务站工作人员名单及分工安排表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1464"/>
        <w:gridCol w:w="2459"/>
        <w:gridCol w:w="3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" w:eastAsia="zh-CN" w:bidi="ar"/>
              </w:rPr>
              <w:t>序号</w:t>
            </w:r>
          </w:p>
        </w:tc>
        <w:tc>
          <w:tcPr>
            <w:tcW w:w="85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14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职务</w:t>
            </w:r>
          </w:p>
        </w:tc>
        <w:tc>
          <w:tcPr>
            <w:tcW w:w="20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分工安排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5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14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0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85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14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0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……</w:t>
            </w:r>
          </w:p>
        </w:tc>
        <w:tc>
          <w:tcPr>
            <w:tcW w:w="85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14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0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管理人员业务培训情况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center"/>
        <w:textAlignment w:val="auto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请提供至少2场服务站专职管理人员业务培训相关报导链接或图片（请与《工作总结》中的内容一一对应，下同）……表x 服务站专职管理人员业务培训情况表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2747"/>
        <w:gridCol w:w="4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" w:eastAsia="zh-CN" w:bidi="ar"/>
              </w:rPr>
              <w:t>序号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培训名称</w:t>
            </w: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相关报导链接或图片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……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40"/>
          <w:lang w:eastAsia="zh-CN"/>
        </w:rPr>
      </w:pPr>
      <w:r>
        <w:rPr>
          <w:rFonts w:hint="eastAsia" w:ascii="黑体" w:hAnsi="黑体" w:eastAsia="黑体" w:cs="黑体"/>
          <w:sz w:val="32"/>
          <w:szCs w:val="40"/>
          <w:lang w:eastAsia="zh-CN"/>
        </w:rPr>
        <w:t>职业指导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开展职业生涯规划活动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请提供至少5场职业生涯规划活动相关报导链接或图片……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表x 职业生涯规划活动情况表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2747"/>
        <w:gridCol w:w="4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" w:eastAsia="zh-CN" w:bidi="ar"/>
              </w:rPr>
              <w:t>序号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活动名称</w:t>
            </w: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相关报导链接或图片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……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组建职业导师团队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请提供职业导师名单及职业导师服务记录台账……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表x 职业导师名单及服务记录表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11"/>
        <w:gridCol w:w="1755"/>
        <w:gridCol w:w="1605"/>
        <w:gridCol w:w="2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" w:eastAsia="zh-CN" w:bidi="ar"/>
              </w:rPr>
              <w:t>序号</w:t>
            </w:r>
          </w:p>
        </w:tc>
        <w:tc>
          <w:tcPr>
            <w:tcW w:w="15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导师姓名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所在单位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职务</w:t>
            </w:r>
          </w:p>
        </w:tc>
        <w:tc>
          <w:tcPr>
            <w:tcW w:w="2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服务记录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5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5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5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……</w:t>
            </w:r>
          </w:p>
        </w:tc>
        <w:tc>
          <w:tcPr>
            <w:tcW w:w="15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40"/>
          <w:lang w:eastAsia="zh-CN"/>
        </w:rPr>
      </w:pPr>
      <w:r>
        <w:rPr>
          <w:rFonts w:hint="eastAsia" w:ascii="黑体" w:hAnsi="黑体" w:eastAsia="黑体" w:cs="黑体"/>
          <w:sz w:val="32"/>
          <w:szCs w:val="40"/>
          <w:lang w:eastAsia="zh-CN"/>
        </w:rPr>
        <w:t>就业培训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请提供至少3场就业创业或技能相关培训报导链接或图片……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表x 就业创业或技能相关培训情况表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2747"/>
        <w:gridCol w:w="4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" w:eastAsia="zh-CN" w:bidi="ar"/>
              </w:rPr>
              <w:t>序号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培训名称</w:t>
            </w: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相关报导链接或图片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……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40"/>
          <w:lang w:eastAsia="zh-CN"/>
        </w:rPr>
      </w:pPr>
      <w:r>
        <w:rPr>
          <w:rFonts w:hint="eastAsia" w:ascii="黑体" w:hAnsi="黑体" w:eastAsia="黑体" w:cs="黑体"/>
          <w:sz w:val="32"/>
          <w:szCs w:val="40"/>
          <w:lang w:eastAsia="zh-CN"/>
        </w:rPr>
        <w:t>政策指引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加大就业创业补贴政策宣传力度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请提供至少1场就业创业政策讲座报导链接或图片，及就业创业补贴政策宣传链接或图片……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表x 就业创业政策讲座情况表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2747"/>
        <w:gridCol w:w="4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" w:eastAsia="zh-CN" w:bidi="ar"/>
              </w:rPr>
              <w:t>序号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讲座名称</w:t>
            </w:r>
          </w:p>
        </w:tc>
        <w:tc>
          <w:tcPr>
            <w:tcW w:w="27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相关报导链接或图片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……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表x 就业创业补贴政策宣传情况表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2747"/>
        <w:gridCol w:w="4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" w:eastAsia="zh-CN" w:bidi="ar"/>
              </w:rPr>
              <w:t>序号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宣传时间</w:t>
            </w: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相关报导链接或图片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……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开展求职创业补贴申报工作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请提供向符合条件的困难毕业生定向通知截图……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40"/>
          <w:lang w:eastAsia="zh-CN"/>
        </w:rPr>
      </w:pPr>
      <w:r>
        <w:rPr>
          <w:rFonts w:hint="eastAsia" w:ascii="黑体" w:hAnsi="黑体" w:eastAsia="黑体" w:cs="黑体"/>
          <w:sz w:val="32"/>
          <w:szCs w:val="40"/>
          <w:lang w:eastAsia="zh-CN"/>
        </w:rPr>
        <w:t>活动组织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请提供至少10场举办或承办的就业创业相关活动报导链接或图片……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表x 就业创业相关活动情况表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2747"/>
        <w:gridCol w:w="4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" w:eastAsia="zh-CN" w:bidi="ar"/>
              </w:rPr>
              <w:t>序号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活动名称</w:t>
            </w: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相关报导链接或图片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……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40"/>
          <w:lang w:eastAsia="zh-CN"/>
        </w:rPr>
      </w:pPr>
      <w:r>
        <w:rPr>
          <w:rFonts w:hint="eastAsia" w:ascii="黑体" w:hAnsi="黑体" w:eastAsia="黑体" w:cs="黑体"/>
          <w:sz w:val="32"/>
          <w:szCs w:val="40"/>
          <w:lang w:eastAsia="zh-CN"/>
        </w:rPr>
        <w:t>其他要求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开展毕业生就业创业统计调研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请提供毕业生就业创业数据（在《申请表》中填写即可）、毕业生就业去向跟踪工作记录、配合人社部门的工作记录截图……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配合人社部门开展宣传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请提供高校毕业生系列活动的报导链接或图片……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表x 高校毕业生系列活动宣传情况表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2747"/>
        <w:gridCol w:w="4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" w:eastAsia="zh-CN" w:bidi="ar"/>
              </w:rPr>
              <w:t>序号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宣传时间</w:t>
            </w: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相关报导链接或图片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……</w:t>
            </w:r>
          </w:p>
        </w:tc>
        <w:tc>
          <w:tcPr>
            <w:tcW w:w="161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  <w:tc>
          <w:tcPr>
            <w:tcW w:w="2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推送最美大学生先进事迹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请提供1名最美大学生先进事迹材料（可另附文件）……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2025年x月x日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FF5817"/>
    <w:multiLevelType w:val="singleLevel"/>
    <w:tmpl w:val="9BFF5817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F37D8F69"/>
    <w:multiLevelType w:val="singleLevel"/>
    <w:tmpl w:val="F37D8F69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FDB70CFF"/>
    <w:multiLevelType w:val="singleLevel"/>
    <w:tmpl w:val="FDB70CFF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3">
    <w:nsid w:val="FFB635FE"/>
    <w:multiLevelType w:val="singleLevel"/>
    <w:tmpl w:val="FFB635FE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4">
    <w:nsid w:val="7AFE4391"/>
    <w:multiLevelType w:val="singleLevel"/>
    <w:tmpl w:val="7AFE4391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trackRevisions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B2E42F"/>
    <w:rsid w:val="1AEF4FF5"/>
    <w:rsid w:val="1BFC121E"/>
    <w:rsid w:val="27B50308"/>
    <w:rsid w:val="287F5DA4"/>
    <w:rsid w:val="2DDB933D"/>
    <w:rsid w:val="32BF310A"/>
    <w:rsid w:val="397C458D"/>
    <w:rsid w:val="3EAB0813"/>
    <w:rsid w:val="3EE3E7CD"/>
    <w:rsid w:val="4CB42FA7"/>
    <w:rsid w:val="50FC7D86"/>
    <w:rsid w:val="53FBE7D4"/>
    <w:rsid w:val="5D7D6614"/>
    <w:rsid w:val="5FF8FC03"/>
    <w:rsid w:val="62AF2F68"/>
    <w:rsid w:val="6A7C14F0"/>
    <w:rsid w:val="73FC684F"/>
    <w:rsid w:val="7533D40E"/>
    <w:rsid w:val="7757CAD7"/>
    <w:rsid w:val="7775689F"/>
    <w:rsid w:val="77ED7130"/>
    <w:rsid w:val="77EF5EE2"/>
    <w:rsid w:val="7B9F42DE"/>
    <w:rsid w:val="7BFA4505"/>
    <w:rsid w:val="7BFF78BC"/>
    <w:rsid w:val="7CBF59E6"/>
    <w:rsid w:val="7DF5466B"/>
    <w:rsid w:val="7E3F31F1"/>
    <w:rsid w:val="7F37703B"/>
    <w:rsid w:val="7F73D5AB"/>
    <w:rsid w:val="7F7F25B3"/>
    <w:rsid w:val="7FCDECA8"/>
    <w:rsid w:val="7FEF5AF8"/>
    <w:rsid w:val="7FF70BDC"/>
    <w:rsid w:val="7FFCB2B2"/>
    <w:rsid w:val="7FFE6332"/>
    <w:rsid w:val="7FFF83A9"/>
    <w:rsid w:val="89BFA5CC"/>
    <w:rsid w:val="97F7B10A"/>
    <w:rsid w:val="9E7E2C52"/>
    <w:rsid w:val="B77F9E0C"/>
    <w:rsid w:val="BEA71CE9"/>
    <w:rsid w:val="C0E02693"/>
    <w:rsid w:val="CB8FEA58"/>
    <w:rsid w:val="D2EFEF4D"/>
    <w:rsid w:val="D6EF09EC"/>
    <w:rsid w:val="D7FEC20C"/>
    <w:rsid w:val="DFFF143C"/>
    <w:rsid w:val="E7FFE108"/>
    <w:rsid w:val="ED3F4B26"/>
    <w:rsid w:val="EEFD0A8C"/>
    <w:rsid w:val="EFDEFDFD"/>
    <w:rsid w:val="F5384B20"/>
    <w:rsid w:val="F7FE798F"/>
    <w:rsid w:val="FBFF7691"/>
    <w:rsid w:val="FED76EB0"/>
    <w:rsid w:val="FF3FE60B"/>
    <w:rsid w:val="FF9ED58A"/>
    <w:rsid w:val="FFAFDE61"/>
    <w:rsid w:val="FFBE2541"/>
    <w:rsid w:val="FFBFD7B2"/>
    <w:rsid w:val="FFD77FB4"/>
    <w:rsid w:val="FFEB1A70"/>
    <w:rsid w:val="FFFB756E"/>
    <w:rsid w:val="FFFFC3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2014-11-04T04:08:00Z</dcterms:created>
  <dc:creator>Administrator</dc:creator>
  <cp:lastModifiedBy>hy</cp:lastModifiedBy>
  <dcterms:modified xsi:type="dcterms:W3CDTF">2025-05-27T11:05:08Z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